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581" w:rsidRPr="00EF648A" w:rsidRDefault="007D0581" w:rsidP="000B4DB1">
      <w:pPr>
        <w:pStyle w:val="Bullet1"/>
        <w:numPr>
          <w:ilvl w:val="0"/>
          <w:numId w:val="0"/>
        </w:numPr>
        <w:tabs>
          <w:tab w:val="clear" w:pos="1134"/>
        </w:tabs>
        <w:rPr>
          <w:sz w:val="20"/>
          <w:szCs w:val="20"/>
          <w:lang w:val="sv-SE"/>
        </w:rPr>
      </w:pPr>
      <w:bookmarkStart w:id="0" w:name="_GoBack"/>
      <w:bookmarkEnd w:id="0"/>
      <w:r w:rsidRPr="00EF648A">
        <w:rPr>
          <w:sz w:val="20"/>
          <w:szCs w:val="20"/>
          <w:lang w:val="sv-SE"/>
        </w:rPr>
        <w:t>VTS 37/e-NAV 14</w:t>
      </w:r>
      <w:r w:rsidRPr="00EF648A">
        <w:rPr>
          <w:sz w:val="20"/>
          <w:szCs w:val="20"/>
          <w:lang w:val="sv-SE" w:eastAsia="ja-JP"/>
        </w:rPr>
        <w:tab/>
        <w:t xml:space="preserve">      </w:t>
      </w:r>
      <w:r w:rsidRPr="00EF648A">
        <w:rPr>
          <w:sz w:val="20"/>
          <w:szCs w:val="20"/>
          <w:lang w:val="sv-SE"/>
        </w:rPr>
        <w:t>Input</w:t>
      </w:r>
    </w:p>
    <w:p w:rsidR="007D0581" w:rsidRPr="00EF648A" w:rsidRDefault="007D0581" w:rsidP="00E820CE">
      <w:pPr>
        <w:pStyle w:val="BodyText"/>
        <w:tabs>
          <w:tab w:val="left" w:pos="2552"/>
        </w:tabs>
        <w:rPr>
          <w:sz w:val="22"/>
          <w:szCs w:val="22"/>
          <w:lang w:val="sv-SE"/>
        </w:rPr>
      </w:pPr>
      <w:r w:rsidRPr="00EF648A">
        <w:rPr>
          <w:sz w:val="22"/>
          <w:szCs w:val="22"/>
          <w:lang w:val="sv-SE"/>
        </w:rPr>
        <w:t>Agenda item</w:t>
      </w:r>
      <w:r w:rsidRPr="00EF648A">
        <w:rPr>
          <w:sz w:val="22"/>
          <w:szCs w:val="22"/>
          <w:lang w:val="sv-SE"/>
        </w:rPr>
        <w:tab/>
      </w:r>
      <w:r w:rsidRPr="00EF648A">
        <w:rPr>
          <w:sz w:val="22"/>
          <w:szCs w:val="22"/>
          <w:highlight w:val="yellow"/>
          <w:lang w:val="sv-SE"/>
        </w:rPr>
        <w:t>AA</w:t>
      </w:r>
    </w:p>
    <w:p w:rsidR="007D0581" w:rsidRPr="00324C8C" w:rsidRDefault="007D0581" w:rsidP="00E820CE">
      <w:pPr>
        <w:pStyle w:val="BodyText"/>
        <w:tabs>
          <w:tab w:val="left" w:pos="2552"/>
        </w:tabs>
        <w:rPr>
          <w:sz w:val="22"/>
          <w:szCs w:val="22"/>
        </w:rPr>
      </w:pPr>
      <w:r w:rsidRPr="00324C8C">
        <w:rPr>
          <w:sz w:val="22"/>
          <w:szCs w:val="22"/>
        </w:rPr>
        <w:t>Task Number</w:t>
      </w:r>
      <w:r w:rsidRPr="00324C8C">
        <w:rPr>
          <w:sz w:val="22"/>
          <w:szCs w:val="22"/>
        </w:rPr>
        <w:tab/>
      </w:r>
      <w:r w:rsidRPr="00324C8C">
        <w:rPr>
          <w:sz w:val="22"/>
          <w:szCs w:val="22"/>
          <w:highlight w:val="yellow"/>
        </w:rPr>
        <w:t>??</w:t>
      </w:r>
    </w:p>
    <w:p w:rsidR="007D0581" w:rsidRDefault="007D0581" w:rsidP="00E820CE">
      <w:pPr>
        <w:pStyle w:val="BodyText"/>
        <w:tabs>
          <w:tab w:val="left" w:pos="2552"/>
        </w:tabs>
        <w:rPr>
          <w:ins w:id="1" w:author="行政情報システム" w:date="2013-07-17T14:07:00Z"/>
          <w:sz w:val="22"/>
          <w:szCs w:val="22"/>
        </w:rPr>
      </w:pPr>
      <w:r w:rsidRPr="00324C8C">
        <w:rPr>
          <w:sz w:val="22"/>
          <w:szCs w:val="22"/>
        </w:rPr>
        <w:t>Author(s) / Submitter(s)</w:t>
      </w:r>
      <w:r w:rsidRPr="00324C8C">
        <w:rPr>
          <w:sz w:val="22"/>
          <w:szCs w:val="22"/>
        </w:rPr>
        <w:tab/>
        <w:t>CDR Hideki NOGUCHI (JCG)</w:t>
      </w:r>
    </w:p>
    <w:p w:rsidR="007D0581" w:rsidRPr="00324C8C" w:rsidRDefault="007D0581" w:rsidP="00E820CE">
      <w:pPr>
        <w:pStyle w:val="BodyText"/>
        <w:numPr>
          <w:ins w:id="2" w:author="行政情報システム" w:date="2013-07-17T14:07:00Z"/>
        </w:numPr>
        <w:tabs>
          <w:tab w:val="left" w:pos="2552"/>
        </w:tabs>
        <w:rPr>
          <w:sz w:val="22"/>
          <w:szCs w:val="22"/>
        </w:rPr>
      </w:pPr>
    </w:p>
    <w:p w:rsidR="007D0581" w:rsidRDefault="007D0581" w:rsidP="00A446C9">
      <w:pPr>
        <w:pStyle w:val="Title"/>
      </w:pPr>
      <w:r>
        <w:t>Proposal for New Work Program (2014-2018)</w:t>
      </w:r>
    </w:p>
    <w:p w:rsidR="007D0581" w:rsidRDefault="007D0581" w:rsidP="00A446C9">
      <w:pPr>
        <w:pStyle w:val="Title"/>
      </w:pPr>
      <w:r>
        <w:t>Development of Recommendation and Guideline</w:t>
      </w:r>
      <w:r>
        <w:br/>
        <w:t>on AIS service as a sub-basic VTS [or similar to a basic VTS]</w:t>
      </w:r>
    </w:p>
    <w:p w:rsidR="007D0581" w:rsidRDefault="007D0581" w:rsidP="00A446C9">
      <w:pPr>
        <w:pStyle w:val="Heading1"/>
      </w:pPr>
      <w:r>
        <w:t>Summary</w:t>
      </w:r>
    </w:p>
    <w:p w:rsidR="007D0581" w:rsidRPr="00324C8C" w:rsidRDefault="007D0581" w:rsidP="00B56BDF">
      <w:pPr>
        <w:pStyle w:val="BodyText"/>
        <w:rPr>
          <w:sz w:val="22"/>
          <w:szCs w:val="22"/>
        </w:rPr>
      </w:pPr>
      <w:r w:rsidRPr="00324C8C">
        <w:rPr>
          <w:sz w:val="22"/>
          <w:szCs w:val="22"/>
        </w:rPr>
        <w:t>One of main functions of AIS is as a VTS tool</w:t>
      </w:r>
      <w:r>
        <w:rPr>
          <w:sz w:val="22"/>
          <w:szCs w:val="22"/>
        </w:rPr>
        <w:t xml:space="preserve"> for assisting in operation of VTS</w:t>
      </w:r>
      <w:r w:rsidRPr="00324C8C">
        <w:rPr>
          <w:sz w:val="22"/>
          <w:szCs w:val="22"/>
        </w:rPr>
        <w:t>.  Today, many VTS centers use AIS and AIS brings many benefits to VTS centers</w:t>
      </w:r>
      <w:r>
        <w:rPr>
          <w:sz w:val="22"/>
          <w:szCs w:val="22"/>
        </w:rPr>
        <w:t xml:space="preserve"> to develop the traffic image</w:t>
      </w:r>
      <w:r w:rsidRPr="00324C8C">
        <w:rPr>
          <w:sz w:val="22"/>
          <w:szCs w:val="22"/>
        </w:rPr>
        <w:t xml:space="preserve">.  </w:t>
      </w:r>
      <w:r>
        <w:rPr>
          <w:sz w:val="22"/>
          <w:szCs w:val="22"/>
        </w:rPr>
        <w:t xml:space="preserve">Most </w:t>
      </w:r>
      <w:r w:rsidRPr="00324C8C">
        <w:rPr>
          <w:sz w:val="22"/>
          <w:szCs w:val="22"/>
        </w:rPr>
        <w:t xml:space="preserve">of such VTS centers use AIS as supplemental tool for VTS service since it may be difficult to generate a comprehensive overview of the traffic in its service area by only AIS.  </w:t>
      </w:r>
    </w:p>
    <w:p w:rsidR="007D0581" w:rsidRPr="00324C8C" w:rsidRDefault="007D0581" w:rsidP="00B56BDF">
      <w:pPr>
        <w:pStyle w:val="BodyText"/>
        <w:rPr>
          <w:sz w:val="22"/>
          <w:szCs w:val="22"/>
        </w:rPr>
      </w:pPr>
      <w:r w:rsidRPr="00324C8C">
        <w:rPr>
          <w:sz w:val="22"/>
          <w:szCs w:val="22"/>
        </w:rPr>
        <w:t xml:space="preserve">The Japan Coast Guard (JCG) operates the nation-wide shore based AIS network and monitors </w:t>
      </w:r>
      <w:r>
        <w:rPr>
          <w:sz w:val="22"/>
          <w:szCs w:val="22"/>
        </w:rPr>
        <w:t>traffic</w:t>
      </w:r>
      <w:r w:rsidRPr="00324C8C">
        <w:rPr>
          <w:sz w:val="22"/>
          <w:szCs w:val="22"/>
        </w:rPr>
        <w:t xml:space="preserve"> of AIS carried ships </w:t>
      </w:r>
      <w:r>
        <w:rPr>
          <w:sz w:val="22"/>
          <w:szCs w:val="22"/>
        </w:rPr>
        <w:t xml:space="preserve">navigating in the adjacent waters of </w:t>
      </w:r>
      <w:smartTag w:uri="urn:schemas-microsoft-com:office:smarttags" w:element="country-region">
        <w:smartTag w:uri="urn:schemas-microsoft-com:office:smarttags" w:element="place">
          <w:r>
            <w:rPr>
              <w:sz w:val="22"/>
              <w:szCs w:val="22"/>
            </w:rPr>
            <w:t>Japan</w:t>
          </w:r>
        </w:smartTag>
      </w:smartTag>
      <w:r w:rsidRPr="00324C8C">
        <w:rPr>
          <w:sz w:val="22"/>
          <w:szCs w:val="22"/>
        </w:rPr>
        <w:t xml:space="preserve">.  </w:t>
      </w:r>
      <w:r>
        <w:rPr>
          <w:sz w:val="22"/>
          <w:szCs w:val="22"/>
        </w:rPr>
        <w:t xml:space="preserve">Some </w:t>
      </w:r>
      <w:r w:rsidRPr="00324C8C">
        <w:rPr>
          <w:sz w:val="22"/>
          <w:szCs w:val="22"/>
        </w:rPr>
        <w:t xml:space="preserve">regional Coast Guard headquarters </w:t>
      </w:r>
      <w:r>
        <w:rPr>
          <w:sz w:val="22"/>
          <w:szCs w:val="22"/>
        </w:rPr>
        <w:t xml:space="preserve">that do not have VTS </w:t>
      </w:r>
      <w:r w:rsidRPr="00324C8C">
        <w:rPr>
          <w:sz w:val="22"/>
          <w:szCs w:val="22"/>
        </w:rPr>
        <w:t>assign AIS operation officers for this duty</w:t>
      </w:r>
      <w:r>
        <w:rPr>
          <w:sz w:val="22"/>
          <w:szCs w:val="22"/>
        </w:rPr>
        <w:t>.</w:t>
      </w:r>
      <w:r w:rsidRPr="00324C8C">
        <w:rPr>
          <w:sz w:val="22"/>
          <w:szCs w:val="22"/>
        </w:rPr>
        <w:t xml:space="preserve"> </w:t>
      </w:r>
      <w:r>
        <w:rPr>
          <w:sz w:val="22"/>
          <w:szCs w:val="22"/>
        </w:rPr>
        <w:t xml:space="preserve"> The</w:t>
      </w:r>
      <w:r w:rsidRPr="00324C8C">
        <w:rPr>
          <w:sz w:val="22"/>
          <w:szCs w:val="22"/>
        </w:rPr>
        <w:t xml:space="preserve"> </w:t>
      </w:r>
      <w:r>
        <w:rPr>
          <w:sz w:val="22"/>
          <w:szCs w:val="22"/>
        </w:rPr>
        <w:t>officer</w:t>
      </w:r>
      <w:r w:rsidRPr="00324C8C">
        <w:rPr>
          <w:sz w:val="22"/>
          <w:szCs w:val="22"/>
        </w:rPr>
        <w:t xml:space="preserve"> watches sea area under the regional responsibility.  However, their main duty is not only monitoring, but also informing an AIS carried ship that will be in danger of allision</w:t>
      </w:r>
      <w:r>
        <w:rPr>
          <w:sz w:val="22"/>
          <w:szCs w:val="22"/>
        </w:rPr>
        <w:t xml:space="preserve"> to a fixed fishing net, </w:t>
      </w:r>
      <w:r w:rsidRPr="00324C8C">
        <w:rPr>
          <w:sz w:val="22"/>
          <w:szCs w:val="22"/>
        </w:rPr>
        <w:t>grounding</w:t>
      </w:r>
      <w:r>
        <w:rPr>
          <w:sz w:val="22"/>
          <w:szCs w:val="22"/>
        </w:rPr>
        <w:t xml:space="preserve"> or others </w:t>
      </w:r>
      <w:r w:rsidRPr="00324C8C">
        <w:rPr>
          <w:sz w:val="22"/>
          <w:szCs w:val="22"/>
        </w:rPr>
        <w:t>of the danger similar as the VTS manner using AIS safety related message or VHF radio</w:t>
      </w:r>
      <w:r>
        <w:rPr>
          <w:sz w:val="22"/>
          <w:szCs w:val="22"/>
        </w:rPr>
        <w:t xml:space="preserve"> as “Warning</w:t>
      </w:r>
      <w:r w:rsidRPr="00324C8C">
        <w:rPr>
          <w:sz w:val="22"/>
          <w:szCs w:val="22"/>
        </w:rPr>
        <w:t>.</w:t>
      </w:r>
      <w:r>
        <w:rPr>
          <w:sz w:val="22"/>
          <w:szCs w:val="22"/>
        </w:rPr>
        <w:t>”</w:t>
      </w:r>
      <w:r w:rsidRPr="00324C8C">
        <w:rPr>
          <w:sz w:val="22"/>
          <w:szCs w:val="22"/>
        </w:rPr>
        <w:t xml:space="preserve">  They also inform of other necessary information for the safety of navigation such as weather information using AIS safety related message or binary message</w:t>
      </w:r>
      <w:r>
        <w:rPr>
          <w:sz w:val="22"/>
          <w:szCs w:val="22"/>
        </w:rPr>
        <w:t xml:space="preserve"> as “Information”</w:t>
      </w:r>
      <w:r w:rsidRPr="00324C8C">
        <w:rPr>
          <w:sz w:val="22"/>
          <w:szCs w:val="22"/>
        </w:rPr>
        <w:t xml:space="preserve">. </w:t>
      </w:r>
    </w:p>
    <w:p w:rsidR="007D0581" w:rsidRPr="00324C8C" w:rsidRDefault="007D0581" w:rsidP="00B56BDF">
      <w:pPr>
        <w:pStyle w:val="BodyText"/>
        <w:rPr>
          <w:sz w:val="22"/>
          <w:szCs w:val="22"/>
        </w:rPr>
      </w:pPr>
      <w:r w:rsidRPr="00324C8C">
        <w:rPr>
          <w:sz w:val="22"/>
          <w:szCs w:val="22"/>
        </w:rPr>
        <w:t xml:space="preserve">Although the JCG understands that monitoring ship’s </w:t>
      </w:r>
      <w:r>
        <w:rPr>
          <w:sz w:val="22"/>
          <w:szCs w:val="22"/>
        </w:rPr>
        <w:t>traffic</w:t>
      </w:r>
      <w:r w:rsidRPr="00324C8C">
        <w:rPr>
          <w:sz w:val="22"/>
          <w:szCs w:val="22"/>
        </w:rPr>
        <w:t xml:space="preserve"> </w:t>
      </w:r>
      <w:r>
        <w:rPr>
          <w:sz w:val="22"/>
          <w:szCs w:val="22"/>
        </w:rPr>
        <w:t xml:space="preserve">and the situation of area </w:t>
      </w:r>
      <w:r w:rsidRPr="00324C8C">
        <w:rPr>
          <w:sz w:val="22"/>
          <w:szCs w:val="22"/>
        </w:rPr>
        <w:t xml:space="preserve">by only AIS </w:t>
      </w:r>
      <w:r>
        <w:rPr>
          <w:sz w:val="22"/>
          <w:szCs w:val="22"/>
        </w:rPr>
        <w:t xml:space="preserve">display </w:t>
      </w:r>
      <w:r w:rsidRPr="00324C8C">
        <w:rPr>
          <w:sz w:val="22"/>
          <w:szCs w:val="22"/>
        </w:rPr>
        <w:t xml:space="preserve">is not sufficient for </w:t>
      </w:r>
      <w:r>
        <w:rPr>
          <w:sz w:val="22"/>
          <w:szCs w:val="22"/>
        </w:rPr>
        <w:t>obtaining the traffic image</w:t>
      </w:r>
      <w:r w:rsidRPr="00324C8C">
        <w:rPr>
          <w:sz w:val="22"/>
          <w:szCs w:val="22"/>
        </w:rPr>
        <w:t xml:space="preserve"> due to the limitation of AIS, such AIS services are very similar </w:t>
      </w:r>
      <w:r>
        <w:rPr>
          <w:sz w:val="22"/>
          <w:szCs w:val="22"/>
        </w:rPr>
        <w:t>to</w:t>
      </w:r>
      <w:r w:rsidRPr="00324C8C">
        <w:rPr>
          <w:sz w:val="22"/>
          <w:szCs w:val="22"/>
        </w:rPr>
        <w:t xml:space="preserve"> VTS services of Information Service (INS) and Navigational Assistance Service (NAS) and it is proven that such AIS services quite contribute to the safety of navigation</w:t>
      </w:r>
      <w:r>
        <w:rPr>
          <w:sz w:val="22"/>
          <w:szCs w:val="22"/>
        </w:rPr>
        <w:t xml:space="preserve"> and protection of marine environment</w:t>
      </w:r>
      <w:r w:rsidRPr="00324C8C">
        <w:rPr>
          <w:sz w:val="22"/>
          <w:szCs w:val="22"/>
        </w:rPr>
        <w:t>.  Therefore, it is worth to consider positioning such services as sub-</w:t>
      </w:r>
      <w:r>
        <w:rPr>
          <w:sz w:val="22"/>
          <w:szCs w:val="22"/>
        </w:rPr>
        <w:t xml:space="preserve">basic </w:t>
      </w:r>
      <w:r w:rsidRPr="00324C8C">
        <w:rPr>
          <w:sz w:val="22"/>
          <w:szCs w:val="22"/>
        </w:rPr>
        <w:t xml:space="preserve">VTS service and developing IALA Recommendation and Guideline on </w:t>
      </w:r>
      <w:r>
        <w:rPr>
          <w:sz w:val="22"/>
          <w:szCs w:val="22"/>
        </w:rPr>
        <w:t>AIS service similar to a basic VTS.</w:t>
      </w:r>
    </w:p>
    <w:p w:rsidR="007D0581" w:rsidRPr="00324C8C" w:rsidRDefault="007D0581" w:rsidP="00B56BDF">
      <w:pPr>
        <w:pStyle w:val="Heading2"/>
        <w:rPr>
          <w:sz w:val="22"/>
          <w:szCs w:val="22"/>
        </w:rPr>
      </w:pPr>
      <w:r w:rsidRPr="00324C8C">
        <w:rPr>
          <w:sz w:val="22"/>
          <w:szCs w:val="22"/>
        </w:rPr>
        <w:t>Purpose of the document</w:t>
      </w:r>
    </w:p>
    <w:p w:rsidR="007D0581" w:rsidRPr="00324C8C" w:rsidRDefault="007D0581" w:rsidP="00E55927">
      <w:pPr>
        <w:pStyle w:val="BodyText"/>
        <w:rPr>
          <w:sz w:val="22"/>
          <w:szCs w:val="22"/>
        </w:rPr>
      </w:pPr>
      <w:r w:rsidRPr="00324C8C">
        <w:rPr>
          <w:sz w:val="22"/>
          <w:szCs w:val="22"/>
        </w:rPr>
        <w:t>This paper proposes the new work program of VTS Committee (principle) and e-NAV Committee for the period of 2014 to 2018.</w:t>
      </w:r>
    </w:p>
    <w:p w:rsidR="007D0581" w:rsidRPr="00324C8C" w:rsidRDefault="007D0581" w:rsidP="00B56BDF">
      <w:pPr>
        <w:pStyle w:val="Heading2"/>
        <w:rPr>
          <w:sz w:val="22"/>
          <w:szCs w:val="22"/>
        </w:rPr>
      </w:pPr>
      <w:r w:rsidRPr="00324C8C">
        <w:rPr>
          <w:sz w:val="22"/>
          <w:szCs w:val="22"/>
        </w:rPr>
        <w:t>Related documents</w:t>
      </w:r>
    </w:p>
    <w:p w:rsidR="007D0581" w:rsidRPr="00A67466" w:rsidRDefault="007D0581" w:rsidP="00E55927">
      <w:pPr>
        <w:pStyle w:val="BodyText"/>
        <w:rPr>
          <w:sz w:val="22"/>
          <w:szCs w:val="22"/>
          <w:lang w:val="pt-PT"/>
        </w:rPr>
      </w:pPr>
      <w:r w:rsidRPr="00A67466">
        <w:rPr>
          <w:sz w:val="22"/>
          <w:szCs w:val="22"/>
          <w:lang w:val="pt-PT"/>
        </w:rPr>
        <w:t>SOLAS V/12, IMO Resolution A857(20), IALA documents regarding VTS.</w:t>
      </w:r>
    </w:p>
    <w:p w:rsidR="007D0581" w:rsidRDefault="007D0581" w:rsidP="00A446C9">
      <w:pPr>
        <w:pStyle w:val="Heading1"/>
      </w:pPr>
      <w:r>
        <w:t>Background</w:t>
      </w:r>
    </w:p>
    <w:p w:rsidR="007D0581" w:rsidRDefault="007D0581" w:rsidP="00A446C9">
      <w:pPr>
        <w:pStyle w:val="BodyText"/>
        <w:rPr>
          <w:sz w:val="22"/>
          <w:szCs w:val="22"/>
        </w:rPr>
      </w:pPr>
      <w:r>
        <w:rPr>
          <w:sz w:val="22"/>
          <w:szCs w:val="22"/>
        </w:rPr>
        <w:t>The JCG has established and operated 7 VTS centers based on the paragraph 2 of SOLAS V/12 and these VTS centers are equipped with necessary system and tools for accomplishing its objectives in accordance with the paragraph 2.2.2.7 of IMO Resolution A.857 (20).</w:t>
      </w:r>
    </w:p>
    <w:p w:rsidR="007D0581" w:rsidRDefault="007D0581" w:rsidP="00A446C9">
      <w:pPr>
        <w:pStyle w:val="BodyText"/>
        <w:rPr>
          <w:sz w:val="22"/>
          <w:szCs w:val="22"/>
        </w:rPr>
      </w:pPr>
      <w:r>
        <w:rPr>
          <w:sz w:val="22"/>
          <w:szCs w:val="22"/>
        </w:rPr>
        <w:t>In addition, t</w:t>
      </w:r>
      <w:r w:rsidRPr="00324C8C">
        <w:rPr>
          <w:sz w:val="22"/>
          <w:szCs w:val="22"/>
        </w:rPr>
        <w:t xml:space="preserve">he JCG has established the nation-wide shore based AIS network since 2003 and now operates 93 shore based AIS stations that cover almost all </w:t>
      </w:r>
      <w:r>
        <w:rPr>
          <w:sz w:val="22"/>
          <w:szCs w:val="22"/>
        </w:rPr>
        <w:t>territorial waters</w:t>
      </w:r>
      <w:r w:rsidRPr="00324C8C">
        <w:rPr>
          <w:sz w:val="22"/>
          <w:szCs w:val="22"/>
        </w:rPr>
        <w:t xml:space="preserve"> of </w:t>
      </w:r>
      <w:smartTag w:uri="urn:schemas-microsoft-com:office:smarttags" w:element="country-region">
        <w:smartTag w:uri="urn:schemas-microsoft-com:office:smarttags" w:element="place">
          <w:r w:rsidRPr="00324C8C">
            <w:rPr>
              <w:sz w:val="22"/>
              <w:szCs w:val="22"/>
            </w:rPr>
            <w:t>Japan</w:t>
          </w:r>
        </w:smartTag>
      </w:smartTag>
      <w:r w:rsidRPr="00324C8C">
        <w:rPr>
          <w:sz w:val="22"/>
          <w:szCs w:val="22"/>
        </w:rPr>
        <w:t xml:space="preserve">.  </w:t>
      </w:r>
      <w:r>
        <w:rPr>
          <w:sz w:val="22"/>
          <w:szCs w:val="22"/>
        </w:rPr>
        <w:t xml:space="preserve">In order to monitor traffic of ships carried AIS and to transmit necessary information to the ships, the AIS monitor and control console is set up at VTS centers and some regional headquarters in which AIS operation officer is on duty.  The console gives a warning to the officer when an AIS ship is in danger of allision to a fixed fishing net, grounding and others, and the officer informs of the danger to the ship by AIS or VHF radio.  The console also gathers weather information observed at lighthouses nearby and transmits the information to an AIS ship navigated around such area.  </w:t>
      </w:r>
      <w:r>
        <w:rPr>
          <w:sz w:val="22"/>
          <w:szCs w:val="22"/>
        </w:rPr>
        <w:lastRenderedPageBreak/>
        <w:t>These functions of the console are very similar of VTS functionality and the benefits derived from AIS are same as the benefits of the paragraph 2.1.3 of IMO Resolution A. 857 (20).  Figure 1 shows a case of avoidance of grounding and figure 2 shows a case of anchor-dragging.</w:t>
      </w:r>
    </w:p>
    <w:p w:rsidR="007D0581" w:rsidRPr="001F29D4" w:rsidRDefault="007D0581" w:rsidP="00A446C9">
      <w:pPr>
        <w:pStyle w:val="BodyText"/>
        <w:rPr>
          <w:sz w:val="22"/>
          <w:szCs w:val="22"/>
        </w:rPr>
      </w:pPr>
    </w:p>
    <w:p w:rsidR="007D0581" w:rsidRDefault="00246331" w:rsidP="00EA2C95">
      <w:pPr>
        <w:pStyle w:val="BodyText"/>
        <w:jc w:val="center"/>
        <w:rPr>
          <w:sz w:val="22"/>
          <w:szCs w:val="22"/>
        </w:rPr>
      </w:pPr>
      <w:r>
        <w:rPr>
          <w:noProof/>
          <w:sz w:val="22"/>
          <w:szCs w:val="22"/>
          <w:lang w:val="nl-NL" w:eastAsia="nl-NL"/>
        </w:rPr>
        <w:drawing>
          <wp:inline distT="0" distB="0" distL="0" distR="0">
            <wp:extent cx="4933950" cy="3771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33950" cy="3771900"/>
                    </a:xfrm>
                    <a:prstGeom prst="rect">
                      <a:avLst/>
                    </a:prstGeom>
                    <a:noFill/>
                    <a:ln>
                      <a:noFill/>
                    </a:ln>
                  </pic:spPr>
                </pic:pic>
              </a:graphicData>
            </a:graphic>
          </wp:inline>
        </w:drawing>
      </w:r>
    </w:p>
    <w:p w:rsidR="007D0581" w:rsidRPr="00EA2C95" w:rsidRDefault="007D0581" w:rsidP="00EA2C95">
      <w:pPr>
        <w:pStyle w:val="BodyText"/>
        <w:jc w:val="center"/>
        <w:rPr>
          <w:szCs w:val="20"/>
        </w:rPr>
      </w:pPr>
      <w:r>
        <w:rPr>
          <w:szCs w:val="20"/>
        </w:rPr>
        <w:t>Figure 1: Case of avoidance of grounding by AIS</w:t>
      </w:r>
    </w:p>
    <w:p w:rsidR="007D0581" w:rsidRPr="00EA2C95" w:rsidRDefault="00246331" w:rsidP="00EA2C95">
      <w:pPr>
        <w:pStyle w:val="BodyText"/>
        <w:jc w:val="center"/>
        <w:rPr>
          <w:sz w:val="22"/>
          <w:szCs w:val="22"/>
        </w:rPr>
      </w:pPr>
      <w:r>
        <w:rPr>
          <w:noProof/>
          <w:sz w:val="22"/>
          <w:szCs w:val="22"/>
          <w:lang w:val="nl-NL" w:eastAsia="nl-NL"/>
        </w:rPr>
        <w:drawing>
          <wp:inline distT="0" distB="0" distL="0" distR="0">
            <wp:extent cx="4933950" cy="3771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33950" cy="3771900"/>
                    </a:xfrm>
                    <a:prstGeom prst="rect">
                      <a:avLst/>
                    </a:prstGeom>
                    <a:noFill/>
                    <a:ln>
                      <a:noFill/>
                    </a:ln>
                  </pic:spPr>
                </pic:pic>
              </a:graphicData>
            </a:graphic>
          </wp:inline>
        </w:drawing>
      </w:r>
    </w:p>
    <w:p w:rsidR="007D0581" w:rsidRDefault="007D0581" w:rsidP="00EA2C95">
      <w:pPr>
        <w:pStyle w:val="BodyText"/>
        <w:jc w:val="center"/>
        <w:rPr>
          <w:sz w:val="22"/>
          <w:szCs w:val="22"/>
        </w:rPr>
      </w:pPr>
      <w:r>
        <w:rPr>
          <w:sz w:val="22"/>
          <w:szCs w:val="22"/>
        </w:rPr>
        <w:t>Figure 2: Case of anchor dragging</w:t>
      </w:r>
    </w:p>
    <w:p w:rsidR="007D0581" w:rsidRDefault="007D0581" w:rsidP="00A446C9">
      <w:pPr>
        <w:pStyle w:val="Heading1"/>
      </w:pPr>
      <w:r>
        <w:lastRenderedPageBreak/>
        <w:t>Discussion</w:t>
      </w:r>
    </w:p>
    <w:p w:rsidR="007D0581" w:rsidRDefault="007D0581" w:rsidP="00A446C9">
      <w:pPr>
        <w:pStyle w:val="BodyText"/>
        <w:rPr>
          <w:sz w:val="22"/>
          <w:szCs w:val="22"/>
        </w:rPr>
      </w:pPr>
      <w:r>
        <w:rPr>
          <w:sz w:val="22"/>
          <w:szCs w:val="22"/>
        </w:rPr>
        <w:t>Unquestionably AIS is a very effective and useful tool for assisting VTS service.  However, according to IMO Resolution A.857 (20), “A VTS should at all times be capable of generating a comprehensive overview of the traffic in its service area combined with all traffic influencing factors.”  Monitoring vessel traffic by only AIS or mainly AIS might therefore be inappropriate for the VTS service due to the following limitations of AIS.</w:t>
      </w:r>
    </w:p>
    <w:p w:rsidR="007D0581" w:rsidRDefault="007D0581" w:rsidP="00A446C9">
      <w:pPr>
        <w:pStyle w:val="BodyText"/>
        <w:rPr>
          <w:sz w:val="22"/>
          <w:szCs w:val="22"/>
        </w:rPr>
      </w:pPr>
    </w:p>
    <w:p w:rsidR="007D0581" w:rsidRDefault="007D0581" w:rsidP="00740150">
      <w:pPr>
        <w:pStyle w:val="BodyText"/>
        <w:numPr>
          <w:ilvl w:val="0"/>
          <w:numId w:val="18"/>
        </w:numPr>
        <w:rPr>
          <w:sz w:val="22"/>
          <w:szCs w:val="22"/>
        </w:rPr>
      </w:pPr>
      <w:r>
        <w:rPr>
          <w:sz w:val="22"/>
          <w:szCs w:val="22"/>
        </w:rPr>
        <w:t xml:space="preserve">Not all ships carried AIS nor AIS in operation </w:t>
      </w:r>
    </w:p>
    <w:p w:rsidR="007D0581" w:rsidRDefault="007D0581" w:rsidP="00740150">
      <w:pPr>
        <w:pStyle w:val="BodyText"/>
        <w:numPr>
          <w:ilvl w:val="0"/>
          <w:numId w:val="18"/>
        </w:numPr>
        <w:rPr>
          <w:sz w:val="22"/>
          <w:szCs w:val="22"/>
        </w:rPr>
      </w:pPr>
      <w:r>
        <w:rPr>
          <w:sz w:val="22"/>
          <w:szCs w:val="22"/>
        </w:rPr>
        <w:t>Reporting interval of AIS is vary from few seconds to minutes according to navigation status</w:t>
      </w:r>
    </w:p>
    <w:p w:rsidR="007D0581" w:rsidRDefault="007D0581" w:rsidP="00740150">
      <w:pPr>
        <w:pStyle w:val="BodyText"/>
        <w:numPr>
          <w:ilvl w:val="0"/>
          <w:numId w:val="18"/>
        </w:numPr>
        <w:rPr>
          <w:sz w:val="22"/>
          <w:szCs w:val="22"/>
        </w:rPr>
      </w:pPr>
      <w:r>
        <w:rPr>
          <w:sz w:val="22"/>
          <w:szCs w:val="22"/>
        </w:rPr>
        <w:t>Receiving rate is not 100%</w:t>
      </w:r>
    </w:p>
    <w:p w:rsidR="007D0581" w:rsidRDefault="007D0581" w:rsidP="00740150">
      <w:pPr>
        <w:pStyle w:val="BodyText"/>
        <w:numPr>
          <w:ilvl w:val="0"/>
          <w:numId w:val="18"/>
        </w:numPr>
        <w:rPr>
          <w:sz w:val="22"/>
          <w:szCs w:val="22"/>
        </w:rPr>
      </w:pPr>
      <w:r>
        <w:rPr>
          <w:sz w:val="22"/>
          <w:szCs w:val="22"/>
        </w:rPr>
        <w:t>GNSS vulnerability</w:t>
      </w:r>
    </w:p>
    <w:p w:rsidR="007D0581" w:rsidRDefault="007D0581" w:rsidP="00D06805">
      <w:pPr>
        <w:pStyle w:val="Bullet1"/>
        <w:numPr>
          <w:ilvl w:val="0"/>
          <w:numId w:val="18"/>
        </w:numPr>
      </w:pPr>
      <w:r>
        <w:rPr>
          <w:lang w:eastAsia="ja-JP"/>
        </w:rPr>
        <w:t>I</w:t>
      </w:r>
      <w:r w:rsidRPr="0063741C">
        <w:t>ncorrect data input to AIS unit</w:t>
      </w:r>
    </w:p>
    <w:p w:rsidR="007D0581" w:rsidRDefault="007D0581" w:rsidP="00A446C9">
      <w:pPr>
        <w:pStyle w:val="BodyText"/>
        <w:rPr>
          <w:sz w:val="22"/>
          <w:szCs w:val="22"/>
        </w:rPr>
      </w:pPr>
    </w:p>
    <w:p w:rsidR="007D0581" w:rsidRDefault="007D0581" w:rsidP="00A446C9">
      <w:pPr>
        <w:pStyle w:val="BodyText"/>
        <w:rPr>
          <w:sz w:val="22"/>
          <w:szCs w:val="22"/>
        </w:rPr>
      </w:pPr>
      <w:r>
        <w:rPr>
          <w:sz w:val="22"/>
          <w:szCs w:val="22"/>
        </w:rPr>
        <w:t>Furthermore, in those sea area monitored by only AIS, the volume of traffic or the degree of risk is not sufficient enough to justify the establishment of VTS.  Consequently, at present, the JCG AIS services introduced above is not considered as Vessel Traffic Services defined by Regulation SOLAS V/12 under the JCG internal regulation.</w:t>
      </w:r>
    </w:p>
    <w:p w:rsidR="007D0581" w:rsidRDefault="007D0581" w:rsidP="00A446C9">
      <w:pPr>
        <w:pStyle w:val="BodyText"/>
        <w:rPr>
          <w:sz w:val="22"/>
          <w:szCs w:val="22"/>
        </w:rPr>
      </w:pPr>
      <w:r>
        <w:rPr>
          <w:sz w:val="22"/>
          <w:szCs w:val="22"/>
        </w:rPr>
        <w:t>However, as mentioned above, such AIS services are very similar of INS and NAS of VTS and are proven to be, limited but very effective for the safety of navigation and protection of marine environment.  Therefore, the JCG is now considering the following points.</w:t>
      </w:r>
    </w:p>
    <w:p w:rsidR="007D0581" w:rsidRDefault="007D0581" w:rsidP="00A446C9">
      <w:pPr>
        <w:pStyle w:val="BodyText"/>
        <w:rPr>
          <w:sz w:val="22"/>
          <w:szCs w:val="22"/>
        </w:rPr>
      </w:pPr>
    </w:p>
    <w:p w:rsidR="007D0581" w:rsidRDefault="007D0581" w:rsidP="00B841F5">
      <w:pPr>
        <w:pStyle w:val="BodyText"/>
        <w:numPr>
          <w:ilvl w:val="0"/>
          <w:numId w:val="19"/>
        </w:numPr>
        <w:rPr>
          <w:sz w:val="22"/>
          <w:szCs w:val="22"/>
        </w:rPr>
      </w:pPr>
      <w:r>
        <w:rPr>
          <w:sz w:val="22"/>
          <w:szCs w:val="22"/>
        </w:rPr>
        <w:t>Should such AIS service be considered as VTS service defined by SOLAS?</w:t>
      </w:r>
    </w:p>
    <w:p w:rsidR="007D0581" w:rsidRDefault="007D0581" w:rsidP="00B841F5">
      <w:pPr>
        <w:pStyle w:val="BodyText"/>
        <w:numPr>
          <w:ilvl w:val="0"/>
          <w:numId w:val="19"/>
        </w:numPr>
        <w:rPr>
          <w:sz w:val="22"/>
          <w:szCs w:val="22"/>
        </w:rPr>
      </w:pPr>
      <w:r>
        <w:rPr>
          <w:sz w:val="22"/>
          <w:szCs w:val="22"/>
        </w:rPr>
        <w:t>If so, should the AIS operation officer be qualified such as the VTS operator of V-103?</w:t>
      </w:r>
    </w:p>
    <w:p w:rsidR="007D0581" w:rsidRDefault="007D0581" w:rsidP="00B841F5">
      <w:pPr>
        <w:pStyle w:val="BodyText"/>
        <w:numPr>
          <w:ilvl w:val="0"/>
          <w:numId w:val="19"/>
        </w:numPr>
        <w:rPr>
          <w:sz w:val="22"/>
          <w:szCs w:val="22"/>
        </w:rPr>
      </w:pPr>
      <w:r>
        <w:rPr>
          <w:sz w:val="22"/>
          <w:szCs w:val="22"/>
        </w:rPr>
        <w:t>If so, is there any need of development of IALA documents regarding AIS only VTS service?</w:t>
      </w:r>
    </w:p>
    <w:p w:rsidR="007D0581" w:rsidRDefault="007D0581" w:rsidP="00B841F5">
      <w:pPr>
        <w:pStyle w:val="BodyText"/>
        <w:numPr>
          <w:ilvl w:val="0"/>
          <w:numId w:val="19"/>
        </w:numPr>
        <w:rPr>
          <w:sz w:val="22"/>
          <w:szCs w:val="22"/>
        </w:rPr>
      </w:pPr>
      <w:r>
        <w:rPr>
          <w:sz w:val="22"/>
          <w:szCs w:val="22"/>
        </w:rPr>
        <w:t xml:space="preserve">If not, should such AIS service be defined as new service or VTS related service? </w:t>
      </w:r>
    </w:p>
    <w:p w:rsidR="007D0581" w:rsidRDefault="007D0581" w:rsidP="00B841F5">
      <w:pPr>
        <w:pStyle w:val="BodyText"/>
        <w:numPr>
          <w:ilvl w:val="0"/>
          <w:numId w:val="19"/>
        </w:numPr>
        <w:rPr>
          <w:sz w:val="22"/>
          <w:szCs w:val="22"/>
        </w:rPr>
      </w:pPr>
      <w:r>
        <w:rPr>
          <w:sz w:val="22"/>
          <w:szCs w:val="22"/>
        </w:rPr>
        <w:t>If not, is there any need of development of IALA documents for such service?</w:t>
      </w:r>
    </w:p>
    <w:p w:rsidR="007D0581" w:rsidRDefault="007D0581" w:rsidP="00B841F5">
      <w:pPr>
        <w:pStyle w:val="BodyText"/>
        <w:numPr>
          <w:ilvl w:val="0"/>
          <w:numId w:val="19"/>
        </w:numPr>
        <w:rPr>
          <w:sz w:val="22"/>
          <w:szCs w:val="22"/>
        </w:rPr>
      </w:pPr>
      <w:r>
        <w:rPr>
          <w:sz w:val="22"/>
          <w:szCs w:val="22"/>
        </w:rPr>
        <w:t>If not, should the AIS operation officer be qualified as like as VTS operator?</w:t>
      </w:r>
    </w:p>
    <w:p w:rsidR="007D0581" w:rsidRPr="00EA2C95" w:rsidRDefault="007D0581" w:rsidP="00A446C9">
      <w:pPr>
        <w:pStyle w:val="BodyText"/>
        <w:rPr>
          <w:sz w:val="22"/>
          <w:szCs w:val="22"/>
        </w:rPr>
      </w:pPr>
    </w:p>
    <w:p w:rsidR="007D0581" w:rsidRDefault="007D0581" w:rsidP="00A446C9">
      <w:pPr>
        <w:pStyle w:val="Heading1"/>
      </w:pPr>
      <w:r>
        <w:t>Action requested of the Committee</w:t>
      </w:r>
    </w:p>
    <w:p w:rsidR="007D0581" w:rsidRPr="005D31B8" w:rsidRDefault="007D0581" w:rsidP="00A446C9">
      <w:pPr>
        <w:pStyle w:val="BodyText"/>
        <w:rPr>
          <w:sz w:val="22"/>
          <w:szCs w:val="22"/>
        </w:rPr>
      </w:pPr>
      <w:r w:rsidRPr="005D31B8">
        <w:rPr>
          <w:sz w:val="22"/>
          <w:szCs w:val="22"/>
        </w:rPr>
        <w:t xml:space="preserve">The Committee is requested to: </w:t>
      </w:r>
    </w:p>
    <w:p w:rsidR="007D0581" w:rsidRPr="005D31B8" w:rsidRDefault="007D0581" w:rsidP="00362CD9">
      <w:pPr>
        <w:pStyle w:val="List1"/>
        <w:numPr>
          <w:ilvl w:val="0"/>
          <w:numId w:val="16"/>
        </w:numPr>
      </w:pPr>
      <w:r>
        <w:t>consider the discussion, and</w:t>
      </w:r>
    </w:p>
    <w:p w:rsidR="007D0581" w:rsidRDefault="007D0581" w:rsidP="0091225F">
      <w:pPr>
        <w:pStyle w:val="List1"/>
      </w:pPr>
      <w:r>
        <w:t>if appropriate, to approve the inclusion of the development of IALA documents for such AIS services into the next working period of 2014 to 2018 under the VTS Committee principal and the e-NAV Committee cooperation.</w:t>
      </w:r>
    </w:p>
    <w:p w:rsidR="007D0581" w:rsidRDefault="007D0581" w:rsidP="0091225F">
      <w:pPr>
        <w:pStyle w:val="List1"/>
        <w:numPr>
          <w:ilvl w:val="0"/>
          <w:numId w:val="0"/>
        </w:numPr>
        <w:ind w:left="567" w:hanging="567"/>
      </w:pPr>
    </w:p>
    <w:p w:rsidR="007D0581" w:rsidRDefault="007D0581" w:rsidP="0091225F">
      <w:pPr>
        <w:pStyle w:val="List1"/>
        <w:numPr>
          <w:ilvl w:val="0"/>
          <w:numId w:val="0"/>
        </w:numPr>
        <w:ind w:left="567" w:hanging="567"/>
      </w:pPr>
    </w:p>
    <w:sectPr w:rsidR="007D0581" w:rsidSect="0082480E">
      <w:headerReference w:type="even" r:id="rId10"/>
      <w:headerReference w:type="default" r:id="rId11"/>
      <w:head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581" w:rsidRDefault="007D0581" w:rsidP="00362CD9">
      <w:r>
        <w:separator/>
      </w:r>
    </w:p>
  </w:endnote>
  <w:endnote w:type="continuationSeparator" w:id="0">
    <w:p w:rsidR="007D0581" w:rsidRDefault="007D058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581" w:rsidRDefault="007D0581" w:rsidP="00362CD9">
      <w:r>
        <w:separator/>
      </w:r>
    </w:p>
  </w:footnote>
  <w:footnote w:type="continuationSeparator" w:id="0">
    <w:p w:rsidR="007D0581" w:rsidRDefault="007D0581"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81" w:rsidRDefault="00246331">
    <w:pPr>
      <w:pStyle w:val="Header"/>
    </w:pPr>
    <w:r>
      <w:rPr>
        <w:noProof/>
        <w:lang w:eastAsia="ja-JP"/>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margin-left:0;margin-top:0;width:485.3pt;height:194.1pt;rotation:315;z-index:-2516587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81" w:rsidRDefault="00246331">
    <w:pPr>
      <w:pStyle w:val="Header"/>
    </w:pPr>
    <w:r>
      <w:rPr>
        <w:noProof/>
        <w:lang w:eastAsia="ja-JP"/>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0" type="#_x0000_t136" style="position:absolute;margin-left:0;margin-top:0;width:485.3pt;height:194.1pt;rotation:315;z-index:-25165772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9F26CE">
      <w:tab/>
    </w:r>
    <w:r w:rsidR="009F26CE">
      <w:tab/>
    </w:r>
    <w:r>
      <w:t>(</w:t>
    </w:r>
    <w:r w:rsidR="009F26CE">
      <w:t>VTS37-13.2</w:t>
    </w:r>
    <w:r>
      <w:t>) VTS37-14.2.1.5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81" w:rsidRDefault="00246331">
    <w:pPr>
      <w:pStyle w:val="Header"/>
    </w:pPr>
    <w:r>
      <w:rPr>
        <w:noProof/>
        <w:lang w:eastAsia="ja-JP"/>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1" type="#_x0000_t136" style="position:absolute;margin-left:0;margin-top:0;width:485.3pt;height:194.1pt;rotation:315;z-index:-25165977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16CE1B1E"/>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6">
    <w:nsid w:val="334C39D9"/>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39FD51C2"/>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0">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
    <w:nsid w:val="45D94690"/>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12">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6">
    <w:nsid w:val="4EE30EF7"/>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nsid w:val="5C4B62EA"/>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19">
    <w:nsid w:val="5F493D6B"/>
    <w:multiLevelType w:val="hybridMultilevel"/>
    <w:tmpl w:val="E6F25F96"/>
    <w:lvl w:ilvl="0" w:tplc="B8C2A048">
      <w:start w:val="1"/>
      <w:numFmt w:val="bullet"/>
      <w:lvlText w:val=""/>
      <w:lvlJc w:val="left"/>
      <w:pPr>
        <w:tabs>
          <w:tab w:val="num" w:pos="944"/>
        </w:tabs>
        <w:ind w:left="944" w:hanging="284"/>
      </w:pPr>
      <w:rPr>
        <w:rFonts w:ascii="Symbol" w:eastAsia="MS Mincho" w:hAnsi="Symbol" w:hint="default"/>
        <w:color w:val="auto"/>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B172E09"/>
    <w:multiLevelType w:val="hybridMultilevel"/>
    <w:tmpl w:val="A42E053C"/>
    <w:lvl w:ilvl="0" w:tplc="0409000B">
      <w:start w:val="1"/>
      <w:numFmt w:val="bullet"/>
      <w:lvlText w:val=""/>
      <w:lvlJc w:val="left"/>
      <w:pPr>
        <w:tabs>
          <w:tab w:val="num" w:pos="1080"/>
        </w:tabs>
        <w:ind w:left="1080" w:hanging="420"/>
      </w:pPr>
      <w:rPr>
        <w:rFonts w:ascii="Wingdings" w:hAnsi="Wingdings" w:hint="default"/>
        <w:color w:val="auto"/>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24">
    <w:nsid w:val="75F03E68"/>
    <w:multiLevelType w:val="multilevel"/>
    <w:tmpl w:val="FFFFFFFF"/>
    <w:lvl w:ilvl="0">
      <w:start w:val="1"/>
      <w:numFmt w:val="decimalFullWidth"/>
      <w:lvlText w:val="%1"/>
      <w:lvlJc w:val="left"/>
      <w:pPr>
        <w:ind w:left="425" w:hanging="425"/>
      </w:pPr>
    </w:lvl>
    <w:lvl w:ilvl="1">
      <w:start w:val="1"/>
      <w:numFmt w:val="aiueoFullWidth"/>
      <w:lvlText w:val="(%2)"/>
      <w:lvlJc w:val="left"/>
      <w:pPr>
        <w:ind w:left="851"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num w:numId="1">
    <w:abstractNumId w:val="20"/>
  </w:num>
  <w:num w:numId="2">
    <w:abstractNumId w:val="13"/>
  </w:num>
  <w:num w:numId="3">
    <w:abstractNumId w:val="1"/>
  </w:num>
  <w:num w:numId="4">
    <w:abstractNumId w:val="22"/>
  </w:num>
  <w:num w:numId="5">
    <w:abstractNumId w:val="7"/>
  </w:num>
  <w:num w:numId="6">
    <w:abstractNumId w:val="5"/>
  </w:num>
  <w:num w:numId="7">
    <w:abstractNumId w:val="15"/>
  </w:num>
  <w:num w:numId="8">
    <w:abstractNumId w:val="14"/>
  </w:num>
  <w:num w:numId="9">
    <w:abstractNumId w:val="21"/>
  </w:num>
  <w:num w:numId="10">
    <w:abstractNumId w:val="4"/>
  </w:num>
  <w:num w:numId="11">
    <w:abstractNumId w:val="17"/>
  </w:num>
  <w:num w:numId="12">
    <w:abstractNumId w:val="10"/>
  </w:num>
  <w:num w:numId="13">
    <w:abstractNumId w:val="9"/>
  </w:num>
  <w:num w:numId="14">
    <w:abstractNumId w:val="3"/>
  </w:num>
  <w:num w:numId="15">
    <w:abstractNumId w:val="12"/>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9"/>
  </w:num>
  <w:num w:numId="19">
    <w:abstractNumId w:val="23"/>
  </w:num>
  <w:num w:numId="20">
    <w:abstractNumId w:val="15"/>
  </w:num>
  <w:num w:numId="21">
    <w:abstractNumId w:val="6"/>
  </w:num>
  <w:num w:numId="22">
    <w:abstractNumId w:val="2"/>
  </w:num>
  <w:num w:numId="23">
    <w:abstractNumId w:val="16"/>
  </w:num>
  <w:num w:numId="24">
    <w:abstractNumId w:val="11"/>
  </w:num>
  <w:num w:numId="25">
    <w:abstractNumId w:val="18"/>
  </w:num>
  <w:num w:numId="26">
    <w:abstractNumId w:val="8"/>
  </w:num>
  <w:num w:numId="27">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2D"/>
    <w:rsid w:val="000005D3"/>
    <w:rsid w:val="0000361A"/>
    <w:rsid w:val="000077F5"/>
    <w:rsid w:val="00013F5D"/>
    <w:rsid w:val="0001547F"/>
    <w:rsid w:val="00020D9D"/>
    <w:rsid w:val="0002282D"/>
    <w:rsid w:val="0004700E"/>
    <w:rsid w:val="00070C13"/>
    <w:rsid w:val="00084F33"/>
    <w:rsid w:val="000A09E6"/>
    <w:rsid w:val="000A77A7"/>
    <w:rsid w:val="000B4DB1"/>
    <w:rsid w:val="000C1B3E"/>
    <w:rsid w:val="000C56C9"/>
    <w:rsid w:val="000F3B01"/>
    <w:rsid w:val="00112C06"/>
    <w:rsid w:val="001211FA"/>
    <w:rsid w:val="001213DD"/>
    <w:rsid w:val="0016322E"/>
    <w:rsid w:val="00177F4D"/>
    <w:rsid w:val="00180DDA"/>
    <w:rsid w:val="001837E3"/>
    <w:rsid w:val="00196887"/>
    <w:rsid w:val="001B2A2D"/>
    <w:rsid w:val="001B737D"/>
    <w:rsid w:val="001C44A3"/>
    <w:rsid w:val="001C4AF7"/>
    <w:rsid w:val="001F29D4"/>
    <w:rsid w:val="001F528A"/>
    <w:rsid w:val="001F704E"/>
    <w:rsid w:val="002125B0"/>
    <w:rsid w:val="002261E8"/>
    <w:rsid w:val="002275E9"/>
    <w:rsid w:val="00227D6E"/>
    <w:rsid w:val="00243228"/>
    <w:rsid w:val="00246331"/>
    <w:rsid w:val="00251483"/>
    <w:rsid w:val="00255CAA"/>
    <w:rsid w:val="0026231E"/>
    <w:rsid w:val="00264305"/>
    <w:rsid w:val="002848D4"/>
    <w:rsid w:val="002A0346"/>
    <w:rsid w:val="002A2808"/>
    <w:rsid w:val="002A4487"/>
    <w:rsid w:val="002A7FC1"/>
    <w:rsid w:val="002D3808"/>
    <w:rsid w:val="002D3E8B"/>
    <w:rsid w:val="002D4575"/>
    <w:rsid w:val="002D5C0C"/>
    <w:rsid w:val="002E6B74"/>
    <w:rsid w:val="002E7B13"/>
    <w:rsid w:val="0030187F"/>
    <w:rsid w:val="00305E4D"/>
    <w:rsid w:val="00324C8C"/>
    <w:rsid w:val="00341AE3"/>
    <w:rsid w:val="003514D4"/>
    <w:rsid w:val="00356CD0"/>
    <w:rsid w:val="00362CD9"/>
    <w:rsid w:val="003761CA"/>
    <w:rsid w:val="00380DAF"/>
    <w:rsid w:val="003B28F5"/>
    <w:rsid w:val="003B7B7D"/>
    <w:rsid w:val="003C66B6"/>
    <w:rsid w:val="003C7A2A"/>
    <w:rsid w:val="003D69D0"/>
    <w:rsid w:val="003E7AE1"/>
    <w:rsid w:val="003F2918"/>
    <w:rsid w:val="003F430E"/>
    <w:rsid w:val="0042297B"/>
    <w:rsid w:val="00441BF8"/>
    <w:rsid w:val="004573F9"/>
    <w:rsid w:val="00461C60"/>
    <w:rsid w:val="004661AD"/>
    <w:rsid w:val="00471097"/>
    <w:rsid w:val="004938EC"/>
    <w:rsid w:val="004C17B3"/>
    <w:rsid w:val="004D1D85"/>
    <w:rsid w:val="004D3C3A"/>
    <w:rsid w:val="004F5E65"/>
    <w:rsid w:val="005107EB"/>
    <w:rsid w:val="00521345"/>
    <w:rsid w:val="00521974"/>
    <w:rsid w:val="00526DF0"/>
    <w:rsid w:val="0054374D"/>
    <w:rsid w:val="00545CC4"/>
    <w:rsid w:val="00551FFF"/>
    <w:rsid w:val="005607A2"/>
    <w:rsid w:val="0056147B"/>
    <w:rsid w:val="005636EB"/>
    <w:rsid w:val="0057198B"/>
    <w:rsid w:val="00582970"/>
    <w:rsid w:val="005B32A3"/>
    <w:rsid w:val="005C566C"/>
    <w:rsid w:val="005C7E69"/>
    <w:rsid w:val="005D31B8"/>
    <w:rsid w:val="005E262D"/>
    <w:rsid w:val="005E4977"/>
    <w:rsid w:val="005F7E20"/>
    <w:rsid w:val="006109EF"/>
    <w:rsid w:val="00626A5F"/>
    <w:rsid w:val="006305B4"/>
    <w:rsid w:val="0063741C"/>
    <w:rsid w:val="006652C3"/>
    <w:rsid w:val="00676BD5"/>
    <w:rsid w:val="00691FD0"/>
    <w:rsid w:val="006A057C"/>
    <w:rsid w:val="006C5948"/>
    <w:rsid w:val="006E0CF7"/>
    <w:rsid w:val="006E5B0A"/>
    <w:rsid w:val="006F2A74"/>
    <w:rsid w:val="007118F5"/>
    <w:rsid w:val="00712AA4"/>
    <w:rsid w:val="00714821"/>
    <w:rsid w:val="00720FEE"/>
    <w:rsid w:val="00721AA1"/>
    <w:rsid w:val="00730A58"/>
    <w:rsid w:val="00740150"/>
    <w:rsid w:val="007547F8"/>
    <w:rsid w:val="00765622"/>
    <w:rsid w:val="00770B6C"/>
    <w:rsid w:val="007726E6"/>
    <w:rsid w:val="00783FEA"/>
    <w:rsid w:val="007A188D"/>
    <w:rsid w:val="007A1C7B"/>
    <w:rsid w:val="007B0F26"/>
    <w:rsid w:val="007D0581"/>
    <w:rsid w:val="0082480E"/>
    <w:rsid w:val="00850293"/>
    <w:rsid w:val="00851373"/>
    <w:rsid w:val="00851BA6"/>
    <w:rsid w:val="0085654D"/>
    <w:rsid w:val="00861160"/>
    <w:rsid w:val="0086638A"/>
    <w:rsid w:val="00873CF5"/>
    <w:rsid w:val="0089121A"/>
    <w:rsid w:val="008A4653"/>
    <w:rsid w:val="008A50CC"/>
    <w:rsid w:val="008B278F"/>
    <w:rsid w:val="008D1694"/>
    <w:rsid w:val="008D79CB"/>
    <w:rsid w:val="008E4DFF"/>
    <w:rsid w:val="008F07BC"/>
    <w:rsid w:val="00907C36"/>
    <w:rsid w:val="0091225F"/>
    <w:rsid w:val="0092692B"/>
    <w:rsid w:val="00927EAD"/>
    <w:rsid w:val="00935F27"/>
    <w:rsid w:val="00943E9C"/>
    <w:rsid w:val="00953F4D"/>
    <w:rsid w:val="00960BB8"/>
    <w:rsid w:val="00964F5C"/>
    <w:rsid w:val="00982440"/>
    <w:rsid w:val="009827AC"/>
    <w:rsid w:val="009831C0"/>
    <w:rsid w:val="009A3FAF"/>
    <w:rsid w:val="009E1138"/>
    <w:rsid w:val="009F26CE"/>
    <w:rsid w:val="00A0389B"/>
    <w:rsid w:val="00A446C9"/>
    <w:rsid w:val="00A635D6"/>
    <w:rsid w:val="00A67466"/>
    <w:rsid w:val="00A8553A"/>
    <w:rsid w:val="00A93AED"/>
    <w:rsid w:val="00AB1885"/>
    <w:rsid w:val="00AE34AE"/>
    <w:rsid w:val="00B06875"/>
    <w:rsid w:val="00B107E6"/>
    <w:rsid w:val="00B20031"/>
    <w:rsid w:val="00B226F2"/>
    <w:rsid w:val="00B274DF"/>
    <w:rsid w:val="00B32634"/>
    <w:rsid w:val="00B56BDF"/>
    <w:rsid w:val="00B841F5"/>
    <w:rsid w:val="00B85CD6"/>
    <w:rsid w:val="00B90A27"/>
    <w:rsid w:val="00B9554D"/>
    <w:rsid w:val="00BA3006"/>
    <w:rsid w:val="00BB2B9F"/>
    <w:rsid w:val="00BB48FB"/>
    <w:rsid w:val="00BD3CB8"/>
    <w:rsid w:val="00BD4E6F"/>
    <w:rsid w:val="00BD71B9"/>
    <w:rsid w:val="00BE1F0E"/>
    <w:rsid w:val="00BF4DCE"/>
    <w:rsid w:val="00C05CE5"/>
    <w:rsid w:val="00C06FF9"/>
    <w:rsid w:val="00C3693F"/>
    <w:rsid w:val="00C6171E"/>
    <w:rsid w:val="00C8211D"/>
    <w:rsid w:val="00C833EC"/>
    <w:rsid w:val="00C862CC"/>
    <w:rsid w:val="00CA134C"/>
    <w:rsid w:val="00CA6F2C"/>
    <w:rsid w:val="00CC76C6"/>
    <w:rsid w:val="00CE12DA"/>
    <w:rsid w:val="00CE1649"/>
    <w:rsid w:val="00CF1871"/>
    <w:rsid w:val="00D06805"/>
    <w:rsid w:val="00D1133E"/>
    <w:rsid w:val="00D17A34"/>
    <w:rsid w:val="00D26628"/>
    <w:rsid w:val="00D332B3"/>
    <w:rsid w:val="00D50ADB"/>
    <w:rsid w:val="00D55207"/>
    <w:rsid w:val="00D92B45"/>
    <w:rsid w:val="00D95962"/>
    <w:rsid w:val="00DC389B"/>
    <w:rsid w:val="00DE2FEE"/>
    <w:rsid w:val="00DF55EE"/>
    <w:rsid w:val="00E00BE9"/>
    <w:rsid w:val="00E22A11"/>
    <w:rsid w:val="00E26C3C"/>
    <w:rsid w:val="00E55927"/>
    <w:rsid w:val="00E62BDE"/>
    <w:rsid w:val="00E820CE"/>
    <w:rsid w:val="00E912A6"/>
    <w:rsid w:val="00E926A0"/>
    <w:rsid w:val="00EA2C95"/>
    <w:rsid w:val="00EA4844"/>
    <w:rsid w:val="00EA4D9C"/>
    <w:rsid w:val="00EB75EE"/>
    <w:rsid w:val="00EC56C4"/>
    <w:rsid w:val="00EC6233"/>
    <w:rsid w:val="00ED1A5C"/>
    <w:rsid w:val="00EE4C1D"/>
    <w:rsid w:val="00EF3685"/>
    <w:rsid w:val="00EF648A"/>
    <w:rsid w:val="00F159EB"/>
    <w:rsid w:val="00F25BF4"/>
    <w:rsid w:val="00F267DB"/>
    <w:rsid w:val="00F3190C"/>
    <w:rsid w:val="00F46F6F"/>
    <w:rsid w:val="00F60608"/>
    <w:rsid w:val="00F62217"/>
    <w:rsid w:val="00F77B4A"/>
    <w:rsid w:val="00F80372"/>
    <w:rsid w:val="00F97CAD"/>
    <w:rsid w:val="00FA4D32"/>
    <w:rsid w:val="00FB17A9"/>
    <w:rsid w:val="00FB6F75"/>
    <w:rsid w:val="00FC0EB3"/>
    <w:rsid w:val="00FC56D9"/>
    <w:rsid w:val="00FD72E0"/>
    <w:rsid w:val="00FE5741"/>
    <w:rsid w:val="00FF64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52">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kern w:val="2"/>
        <w:sz w:val="21"/>
        <w:szCs w:val="22"/>
        <w:lang w:val="en-US" w:eastAsia="ja-JP"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Calibri"/>
      <w:kern w:val="0"/>
      <w:sz w:val="22"/>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szCs w:val="20"/>
      <w:lang w:val="en-US"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sz w:val="20"/>
      <w:szCs w:val="20"/>
      <w:lang w:val="en-US"/>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 w:val="20"/>
      <w:szCs w:val="20"/>
      <w:lang w:val="en-US"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eastAsia="MS Mincho" w:hAnsi="Arial" w:cs="Times New Roman"/>
      <w:b/>
      <w:caps/>
      <w:kern w:val="28"/>
      <w:sz w:val="24"/>
      <w:lang w:val="en-US" w:eastAsia="de-DE" w:bidi="ar-SA"/>
    </w:rPr>
  </w:style>
  <w:style w:type="character" w:customStyle="1" w:styleId="Heading2Char">
    <w:name w:val="Heading 2 Char"/>
    <w:basedOn w:val="DefaultParagraphFont"/>
    <w:link w:val="Heading2"/>
    <w:uiPriority w:val="99"/>
    <w:locked/>
    <w:rsid w:val="00E00BE9"/>
    <w:rPr>
      <w:rFonts w:ascii="Arial" w:eastAsia="MS Mincho" w:hAnsi="Arial" w:cs="Times New Roman"/>
      <w:b/>
      <w:lang w:val="en-US" w:eastAsia="en-GB" w:bidi="ar-SA"/>
    </w:rPr>
  </w:style>
  <w:style w:type="character" w:customStyle="1" w:styleId="Heading3Char">
    <w:name w:val="Heading 3 Char"/>
    <w:basedOn w:val="DefaultParagraphFont"/>
    <w:link w:val="Heading3"/>
    <w:uiPriority w:val="99"/>
    <w:locked/>
    <w:rsid w:val="00E00BE9"/>
    <w:rPr>
      <w:rFonts w:ascii="Arial" w:eastAsia="MS Mincho" w:hAnsi="Arial" w:cs="Times New Roman"/>
      <w:lang w:val="en-US" w:eastAsia="de-DE" w:bidi="ar-SA"/>
    </w:rPr>
  </w:style>
  <w:style w:type="character" w:customStyle="1" w:styleId="Heading4Char">
    <w:name w:val="Heading 4 Char"/>
    <w:basedOn w:val="DefaultParagraphFont"/>
    <w:link w:val="Heading4"/>
    <w:uiPriority w:val="99"/>
    <w:locked/>
    <w:rsid w:val="00E00BE9"/>
    <w:rPr>
      <w:rFonts w:ascii="Arial" w:eastAsia="MS Mincho" w:hAnsi="Arial" w:cs="Times New Roman"/>
      <w:lang w:val="en-US" w:eastAsia="de-DE" w:bidi="ar-SA"/>
    </w:rPr>
  </w:style>
  <w:style w:type="character" w:customStyle="1" w:styleId="Heading5Char">
    <w:name w:val="Heading 5 Char"/>
    <w:basedOn w:val="DefaultParagraphFont"/>
    <w:link w:val="Heading5"/>
    <w:uiPriority w:val="99"/>
    <w:locked/>
    <w:rsid w:val="00D332B3"/>
    <w:rPr>
      <w:rFonts w:ascii="Arial" w:eastAsia="MS Mincho" w:hAnsi="Arial" w:cs="Times New Roman"/>
      <w:lang w:val="de-DE" w:eastAsia="de-DE" w:bidi="ar-SA"/>
    </w:rPr>
  </w:style>
  <w:style w:type="character" w:customStyle="1" w:styleId="Heading6Char">
    <w:name w:val="Heading 6 Char"/>
    <w:basedOn w:val="DefaultParagraphFont"/>
    <w:link w:val="Heading6"/>
    <w:uiPriority w:val="99"/>
    <w:locked/>
    <w:rsid w:val="00E00BE9"/>
    <w:rPr>
      <w:rFonts w:ascii="Arial" w:eastAsia="MS Mincho" w:hAnsi="Arial" w:cs="Times New Roman"/>
      <w:lang w:val="de-DE" w:eastAsia="de-DE" w:bidi="ar-SA"/>
    </w:rPr>
  </w:style>
  <w:style w:type="character" w:customStyle="1" w:styleId="Heading7Char">
    <w:name w:val="Heading 7 Char"/>
    <w:basedOn w:val="DefaultParagraphFont"/>
    <w:link w:val="Heading7"/>
    <w:uiPriority w:val="99"/>
    <w:locked/>
    <w:rsid w:val="00E00BE9"/>
    <w:rPr>
      <w:rFonts w:ascii="Arial" w:eastAsia="MS Mincho" w:hAnsi="Arial" w:cs="Times New Roman"/>
      <w:lang w:val="de-DE" w:eastAsia="de-DE" w:bidi="ar-SA"/>
    </w:rPr>
  </w:style>
  <w:style w:type="character" w:customStyle="1" w:styleId="Heading8Char">
    <w:name w:val="Heading 8 Char"/>
    <w:basedOn w:val="DefaultParagraphFont"/>
    <w:link w:val="Heading8"/>
    <w:uiPriority w:val="99"/>
    <w:locked/>
    <w:rsid w:val="00E00BE9"/>
    <w:rPr>
      <w:rFonts w:ascii="Arial" w:eastAsia="MS Mincho" w:hAnsi="Arial" w:cs="Times New Roman"/>
      <w:lang w:val="de-DE" w:eastAsia="de-DE" w:bidi="ar-SA"/>
    </w:rPr>
  </w:style>
  <w:style w:type="character" w:customStyle="1" w:styleId="Heading9Char">
    <w:name w:val="Heading 9 Char"/>
    <w:basedOn w:val="DefaultParagraphFont"/>
    <w:link w:val="Heading9"/>
    <w:uiPriority w:val="99"/>
    <w:locked/>
    <w:rsid w:val="00E00BE9"/>
    <w:rPr>
      <w:rFonts w:ascii="Arial" w:eastAsia="MS Mincho" w:hAnsi="Arial" w:cs="Times New Roman"/>
      <w:lang w:val="de-DE" w:eastAsia="de-DE" w:bidi="ar-SA"/>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US" w:eastAsia="ja-JP"/>
    </w:rPr>
  </w:style>
  <w:style w:type="character" w:customStyle="1" w:styleId="BodyTextChar">
    <w:name w:val="Body Text Char"/>
    <w:basedOn w:val="DefaultParagraphFont"/>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US" w:eastAsia="ja-JP"/>
    </w:rPr>
  </w:style>
  <w:style w:type="character" w:customStyle="1" w:styleId="FooterChar">
    <w:name w:val="Footer Char"/>
    <w:basedOn w:val="DefaultParagraphFont"/>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US"/>
    </w:rPr>
  </w:style>
  <w:style w:type="character" w:customStyle="1" w:styleId="HeaderChar">
    <w:name w:val="Header Char"/>
    <w:basedOn w:val="DefaultParagraphFont"/>
    <w:link w:val="Header"/>
    <w:uiPriority w:val="99"/>
    <w:locked/>
    <w:rsid w:val="005C566C"/>
    <w:rPr>
      <w:rFonts w:ascii="Arial" w:hAnsi="Arial" w:cs="Times New Roman"/>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uiPriority w:val="99"/>
    <w:rsid w:val="00960BB8"/>
    <w:pPr>
      <w:tabs>
        <w:tab w:val="left" w:pos="567"/>
        <w:tab w:val="right" w:pos="9639"/>
      </w:tabs>
      <w:spacing w:before="120"/>
      <w:ind w:right="284"/>
    </w:pPr>
    <w:rPr>
      <w:rFonts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US" w:eastAsia="ja-JP"/>
    </w:rPr>
  </w:style>
  <w:style w:type="character" w:customStyle="1" w:styleId="BodyTextIndentChar">
    <w:name w:val="Body Text Indent Char"/>
    <w:basedOn w:val="DefaultParagraphFont"/>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US"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US" w:eastAsia="ja-JP"/>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US" w:eastAsia="ja-JP"/>
    </w:rPr>
  </w:style>
  <w:style w:type="character" w:customStyle="1" w:styleId="SubtitleChar">
    <w:name w:val="Subtitle Char"/>
    <w:basedOn w:val="DefaultParagraphFont"/>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US" w:eastAsia="ja-JP"/>
    </w:rPr>
  </w:style>
  <w:style w:type="character" w:customStyle="1" w:styleId="TitleChar">
    <w:name w:val="Title Char"/>
    <w:basedOn w:val="DefaultParagraphFont"/>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cs="Times New Roman"/>
      <w:szCs w:val="24"/>
      <w:lang w:eastAsia="en-US"/>
    </w:rPr>
  </w:style>
  <w:style w:type="table" w:styleId="TableGrid">
    <w:name w:val="Table Grid"/>
    <w:basedOn w:val="TableNormal"/>
    <w:uiPriority w:val="99"/>
    <w:rsid w:val="00783FEA"/>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7"/>
      </w:numPr>
      <w:tabs>
        <w:tab w:val="left" w:pos="1985"/>
      </w:tabs>
      <w:spacing w:before="120" w:after="240"/>
      <w:ind w:left="1985" w:hanging="1985"/>
    </w:pPr>
    <w:rPr>
      <w:rFonts w:cs="Times New Roman"/>
      <w:b/>
      <w:sz w:val="24"/>
      <w:szCs w:val="28"/>
      <w:lang w:eastAsia="en-US"/>
    </w:rPr>
  </w:style>
  <w:style w:type="paragraph" w:styleId="BalloonText">
    <w:name w:val="Balloon Text"/>
    <w:basedOn w:val="Normal"/>
    <w:link w:val="BalloonTextChar"/>
    <w:uiPriority w:val="99"/>
    <w:semiHidden/>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26E6"/>
    <w:rPr>
      <w:rFonts w:ascii="Tahoma" w:hAnsi="Tahoma" w:cs="Tahoma"/>
      <w:sz w:val="16"/>
      <w:szCs w:val="16"/>
    </w:rPr>
  </w:style>
  <w:style w:type="numbering" w:styleId="ArticleSection">
    <w:name w:val="Outline List 3"/>
    <w:basedOn w:val="NoList"/>
    <w:uiPriority w:val="99"/>
    <w:semiHidden/>
    <w:unhideWhenUsed/>
    <w:locked/>
    <w:rsid w:val="00CD2BB8"/>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kern w:val="2"/>
        <w:sz w:val="21"/>
        <w:szCs w:val="22"/>
        <w:lang w:val="en-US" w:eastAsia="ja-JP"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Calibri"/>
      <w:kern w:val="0"/>
      <w:sz w:val="22"/>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szCs w:val="20"/>
      <w:lang w:val="en-US"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sz w:val="20"/>
      <w:szCs w:val="20"/>
      <w:lang w:val="en-US"/>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 w:val="20"/>
      <w:szCs w:val="20"/>
      <w:lang w:val="en-US"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eastAsia="MS Mincho" w:hAnsi="Arial" w:cs="Times New Roman"/>
      <w:b/>
      <w:caps/>
      <w:kern w:val="28"/>
      <w:sz w:val="24"/>
      <w:lang w:val="en-US" w:eastAsia="de-DE" w:bidi="ar-SA"/>
    </w:rPr>
  </w:style>
  <w:style w:type="character" w:customStyle="1" w:styleId="Heading2Char">
    <w:name w:val="Heading 2 Char"/>
    <w:basedOn w:val="DefaultParagraphFont"/>
    <w:link w:val="Heading2"/>
    <w:uiPriority w:val="99"/>
    <w:locked/>
    <w:rsid w:val="00E00BE9"/>
    <w:rPr>
      <w:rFonts w:ascii="Arial" w:eastAsia="MS Mincho" w:hAnsi="Arial" w:cs="Times New Roman"/>
      <w:b/>
      <w:lang w:val="en-US" w:eastAsia="en-GB" w:bidi="ar-SA"/>
    </w:rPr>
  </w:style>
  <w:style w:type="character" w:customStyle="1" w:styleId="Heading3Char">
    <w:name w:val="Heading 3 Char"/>
    <w:basedOn w:val="DefaultParagraphFont"/>
    <w:link w:val="Heading3"/>
    <w:uiPriority w:val="99"/>
    <w:locked/>
    <w:rsid w:val="00E00BE9"/>
    <w:rPr>
      <w:rFonts w:ascii="Arial" w:eastAsia="MS Mincho" w:hAnsi="Arial" w:cs="Times New Roman"/>
      <w:lang w:val="en-US" w:eastAsia="de-DE" w:bidi="ar-SA"/>
    </w:rPr>
  </w:style>
  <w:style w:type="character" w:customStyle="1" w:styleId="Heading4Char">
    <w:name w:val="Heading 4 Char"/>
    <w:basedOn w:val="DefaultParagraphFont"/>
    <w:link w:val="Heading4"/>
    <w:uiPriority w:val="99"/>
    <w:locked/>
    <w:rsid w:val="00E00BE9"/>
    <w:rPr>
      <w:rFonts w:ascii="Arial" w:eastAsia="MS Mincho" w:hAnsi="Arial" w:cs="Times New Roman"/>
      <w:lang w:val="en-US" w:eastAsia="de-DE" w:bidi="ar-SA"/>
    </w:rPr>
  </w:style>
  <w:style w:type="character" w:customStyle="1" w:styleId="Heading5Char">
    <w:name w:val="Heading 5 Char"/>
    <w:basedOn w:val="DefaultParagraphFont"/>
    <w:link w:val="Heading5"/>
    <w:uiPriority w:val="99"/>
    <w:locked/>
    <w:rsid w:val="00D332B3"/>
    <w:rPr>
      <w:rFonts w:ascii="Arial" w:eastAsia="MS Mincho" w:hAnsi="Arial" w:cs="Times New Roman"/>
      <w:lang w:val="de-DE" w:eastAsia="de-DE" w:bidi="ar-SA"/>
    </w:rPr>
  </w:style>
  <w:style w:type="character" w:customStyle="1" w:styleId="Heading6Char">
    <w:name w:val="Heading 6 Char"/>
    <w:basedOn w:val="DefaultParagraphFont"/>
    <w:link w:val="Heading6"/>
    <w:uiPriority w:val="99"/>
    <w:locked/>
    <w:rsid w:val="00E00BE9"/>
    <w:rPr>
      <w:rFonts w:ascii="Arial" w:eastAsia="MS Mincho" w:hAnsi="Arial" w:cs="Times New Roman"/>
      <w:lang w:val="de-DE" w:eastAsia="de-DE" w:bidi="ar-SA"/>
    </w:rPr>
  </w:style>
  <w:style w:type="character" w:customStyle="1" w:styleId="Heading7Char">
    <w:name w:val="Heading 7 Char"/>
    <w:basedOn w:val="DefaultParagraphFont"/>
    <w:link w:val="Heading7"/>
    <w:uiPriority w:val="99"/>
    <w:locked/>
    <w:rsid w:val="00E00BE9"/>
    <w:rPr>
      <w:rFonts w:ascii="Arial" w:eastAsia="MS Mincho" w:hAnsi="Arial" w:cs="Times New Roman"/>
      <w:lang w:val="de-DE" w:eastAsia="de-DE" w:bidi="ar-SA"/>
    </w:rPr>
  </w:style>
  <w:style w:type="character" w:customStyle="1" w:styleId="Heading8Char">
    <w:name w:val="Heading 8 Char"/>
    <w:basedOn w:val="DefaultParagraphFont"/>
    <w:link w:val="Heading8"/>
    <w:uiPriority w:val="99"/>
    <w:locked/>
    <w:rsid w:val="00E00BE9"/>
    <w:rPr>
      <w:rFonts w:ascii="Arial" w:eastAsia="MS Mincho" w:hAnsi="Arial" w:cs="Times New Roman"/>
      <w:lang w:val="de-DE" w:eastAsia="de-DE" w:bidi="ar-SA"/>
    </w:rPr>
  </w:style>
  <w:style w:type="character" w:customStyle="1" w:styleId="Heading9Char">
    <w:name w:val="Heading 9 Char"/>
    <w:basedOn w:val="DefaultParagraphFont"/>
    <w:link w:val="Heading9"/>
    <w:uiPriority w:val="99"/>
    <w:locked/>
    <w:rsid w:val="00E00BE9"/>
    <w:rPr>
      <w:rFonts w:ascii="Arial" w:eastAsia="MS Mincho" w:hAnsi="Arial" w:cs="Times New Roman"/>
      <w:lang w:val="de-DE" w:eastAsia="de-DE" w:bidi="ar-SA"/>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US" w:eastAsia="ja-JP"/>
    </w:rPr>
  </w:style>
  <w:style w:type="character" w:customStyle="1" w:styleId="BodyTextChar">
    <w:name w:val="Body Text Char"/>
    <w:basedOn w:val="DefaultParagraphFont"/>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US" w:eastAsia="ja-JP"/>
    </w:rPr>
  </w:style>
  <w:style w:type="character" w:customStyle="1" w:styleId="FooterChar">
    <w:name w:val="Footer Char"/>
    <w:basedOn w:val="DefaultParagraphFont"/>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US"/>
    </w:rPr>
  </w:style>
  <w:style w:type="character" w:customStyle="1" w:styleId="HeaderChar">
    <w:name w:val="Header Char"/>
    <w:basedOn w:val="DefaultParagraphFont"/>
    <w:link w:val="Header"/>
    <w:uiPriority w:val="99"/>
    <w:locked/>
    <w:rsid w:val="005C566C"/>
    <w:rPr>
      <w:rFonts w:ascii="Arial" w:hAnsi="Arial" w:cs="Times New Roman"/>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uiPriority w:val="99"/>
    <w:rsid w:val="00960BB8"/>
    <w:pPr>
      <w:tabs>
        <w:tab w:val="left" w:pos="567"/>
        <w:tab w:val="right" w:pos="9639"/>
      </w:tabs>
      <w:spacing w:before="120"/>
      <w:ind w:right="284"/>
    </w:pPr>
    <w:rPr>
      <w:rFonts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US" w:eastAsia="ja-JP"/>
    </w:rPr>
  </w:style>
  <w:style w:type="character" w:customStyle="1" w:styleId="BodyTextIndentChar">
    <w:name w:val="Body Text Indent Char"/>
    <w:basedOn w:val="DefaultParagraphFont"/>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US"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US" w:eastAsia="ja-JP"/>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US" w:eastAsia="ja-JP"/>
    </w:rPr>
  </w:style>
  <w:style w:type="character" w:customStyle="1" w:styleId="SubtitleChar">
    <w:name w:val="Subtitle Char"/>
    <w:basedOn w:val="DefaultParagraphFont"/>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US" w:eastAsia="ja-JP"/>
    </w:rPr>
  </w:style>
  <w:style w:type="character" w:customStyle="1" w:styleId="TitleChar">
    <w:name w:val="Title Char"/>
    <w:basedOn w:val="DefaultParagraphFont"/>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cs="Times New Roman"/>
      <w:szCs w:val="24"/>
      <w:lang w:eastAsia="en-US"/>
    </w:rPr>
  </w:style>
  <w:style w:type="table" w:styleId="TableGrid">
    <w:name w:val="Table Grid"/>
    <w:basedOn w:val="TableNormal"/>
    <w:uiPriority w:val="99"/>
    <w:rsid w:val="00783FEA"/>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7"/>
      </w:numPr>
      <w:tabs>
        <w:tab w:val="left" w:pos="1985"/>
      </w:tabs>
      <w:spacing w:before="120" w:after="240"/>
      <w:ind w:left="1985" w:hanging="1985"/>
    </w:pPr>
    <w:rPr>
      <w:rFonts w:cs="Times New Roman"/>
      <w:b/>
      <w:sz w:val="24"/>
      <w:szCs w:val="28"/>
      <w:lang w:eastAsia="en-US"/>
    </w:rPr>
  </w:style>
  <w:style w:type="paragraph" w:styleId="BalloonText">
    <w:name w:val="Balloon Text"/>
    <w:basedOn w:val="Normal"/>
    <w:link w:val="BalloonTextChar"/>
    <w:uiPriority w:val="99"/>
    <w:semiHidden/>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26E6"/>
    <w:rPr>
      <w:rFonts w:ascii="Tahoma" w:hAnsi="Tahoma" w:cs="Tahoma"/>
      <w:sz w:val="16"/>
      <w:szCs w:val="16"/>
    </w:rPr>
  </w:style>
  <w:style w:type="numbering" w:styleId="ArticleSection">
    <w:name w:val="Outline List 3"/>
    <w:basedOn w:val="NoList"/>
    <w:uiPriority w:val="99"/>
    <w:semiHidden/>
    <w:unhideWhenUsed/>
    <w:locked/>
    <w:rsid w:val="00CD2BB8"/>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2873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882</Words>
  <Characters>4857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VTS 37/e-NAV 14</vt:lpstr>
    </vt:vector>
  </TitlesOfParts>
  <Company/>
  <LinksUpToDate>false</LinksUpToDate>
  <CharactersWithSpaces>5728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VTS 37/e-NAV 14</dc:title>
  <dc:creator>Mike Hadley (Home)</dc:creator>
  <cp:lastModifiedBy>Wim</cp:lastModifiedBy>
  <cp:revision>2</cp:revision>
  <cp:lastPrinted>2013-07-31T02:24:00Z</cp:lastPrinted>
  <dcterms:created xsi:type="dcterms:W3CDTF">2013-10-02T11:53:00Z</dcterms:created>
  <dcterms:modified xsi:type="dcterms:W3CDTF">2013-10-02T11:53:00Z</dcterms:modified>
</cp:coreProperties>
</file>